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81612A"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Article 7 of the IALA Constitution regarding the authority, duties and functions of the General Assembly,</w:t>
      </w:r>
    </w:p>
    <w:p w14:paraId="06522DEE" w14:textId="77777777" w:rsidR="00277F4F" w:rsidRPr="00277F4F" w:rsidRDefault="0005546F" w:rsidP="0005546F">
      <w:pPr>
        <w:spacing w:after="240"/>
        <w:rPr>
          <w:rFonts w:ascii="AvenirNext LT Pro Regular" w:hAnsi="AvenirNext LT Pro Regular"/>
          <w:sz w:val="22"/>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00277F4F" w:rsidRPr="00277F4F">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4CC77B0F" w14:textId="19B8C43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r>
        <w:rPr>
          <w:rFonts w:ascii="AvenirNext LT Pro Regular" w:hAnsi="AvenirNext LT Pro Regular"/>
          <w:sz w:val="22"/>
          <w:lang w:val="en-GB"/>
        </w:rPr>
        <w:t>Radionavigation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9C0F12">
          <w:rPr>
            <w:webHidden/>
          </w:rPr>
          <w:t>5</w:t>
        </w:r>
        <w:r w:rsidR="00757F9E">
          <w:rPr>
            <w:webHidden/>
          </w:rPr>
          <w:fldChar w:fldCharType="end"/>
        </w:r>
      </w:hyperlink>
    </w:p>
    <w:p w14:paraId="5A57CA93" w14:textId="77777777" w:rsidR="00757F9E" w:rsidRDefault="00EA6A6E">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9C0F12">
          <w:rPr>
            <w:webHidden/>
          </w:rPr>
          <w:t>5</w:t>
        </w:r>
        <w:r w:rsidR="00757F9E">
          <w:rPr>
            <w:webHidden/>
          </w:rPr>
          <w:fldChar w:fldCharType="end"/>
        </w:r>
      </w:hyperlink>
    </w:p>
    <w:p w14:paraId="75034B08" w14:textId="77777777" w:rsidR="00757F9E" w:rsidRDefault="00EA6A6E">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9C0F12">
          <w:rPr>
            <w:webHidden/>
          </w:rPr>
          <w:t>5</w:t>
        </w:r>
        <w:r w:rsidR="00757F9E">
          <w:rPr>
            <w:webHidden/>
          </w:rPr>
          <w:fldChar w:fldCharType="end"/>
        </w:r>
      </w:hyperlink>
    </w:p>
    <w:p w14:paraId="1A6265BF" w14:textId="77777777" w:rsidR="00757F9E" w:rsidRDefault="00EA6A6E">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9C0F12">
          <w:rPr>
            <w:webHidden/>
          </w:rPr>
          <w:t>5</w:t>
        </w:r>
        <w:r w:rsidR="00757F9E">
          <w:rPr>
            <w:webHidden/>
          </w:rPr>
          <w:fldChar w:fldCharType="end"/>
        </w:r>
      </w:hyperlink>
    </w:p>
    <w:p w14:paraId="4BE62355" w14:textId="77777777" w:rsidR="00757F9E" w:rsidRDefault="00EA6A6E">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9C0F12">
          <w:rPr>
            <w:webHidden/>
          </w:rPr>
          <w:t>6</w:t>
        </w:r>
        <w:r w:rsidR="00757F9E">
          <w:rPr>
            <w:webHidden/>
          </w:rPr>
          <w:fldChar w:fldCharType="end"/>
        </w:r>
      </w:hyperlink>
    </w:p>
    <w:p w14:paraId="56E650A4" w14:textId="77777777" w:rsidR="00757F9E" w:rsidRDefault="00EA6A6E">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9C0F12">
          <w:rPr>
            <w:webHidden/>
          </w:rPr>
          <w:t>6</w:t>
        </w:r>
        <w:r w:rsidR="00757F9E">
          <w:rPr>
            <w:webHidden/>
          </w:rPr>
          <w:fldChar w:fldCharType="end"/>
        </w:r>
      </w:hyperlink>
    </w:p>
    <w:p w14:paraId="5CB07878" w14:textId="77777777" w:rsidR="00757F9E" w:rsidRDefault="00EA6A6E">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9C0F12">
          <w:rPr>
            <w:webHidden/>
          </w:rPr>
          <w:t>6</w:t>
        </w:r>
        <w:r w:rsidR="00757F9E">
          <w:rPr>
            <w:webHidden/>
          </w:rPr>
          <w:fldChar w:fldCharType="end"/>
        </w:r>
      </w:hyperlink>
    </w:p>
    <w:p w14:paraId="790A8C13" w14:textId="77777777" w:rsidR="00757F9E" w:rsidRDefault="00EA6A6E">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9C0F12">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6E2753C4" w:rsidR="004259CB" w:rsidRPr="004259CB" w:rsidRDefault="004259CB" w:rsidP="004259CB">
      <w:pPr>
        <w:pStyle w:val="BodyText"/>
      </w:pPr>
      <w:r w:rsidRPr="004259CB">
        <w:t>The IALA Stra</w:t>
      </w:r>
      <w:r w:rsidR="008C10E0">
        <w:t>tegic Vision for the period 2018</w:t>
      </w:r>
      <w:r w:rsidRPr="004259CB">
        <w:t xml:space="preserve">-2026, </w:t>
      </w:r>
      <w:r w:rsidR="00300BF2">
        <w:t>approved by the General Assembly in 2018</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rsidP="004259CB">
      <w:pPr>
        <w:pStyle w:val="BodyText"/>
        <w:ind w:left="567"/>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r>
        <w:t>Satellite positioning and timing</w:t>
      </w:r>
    </w:p>
    <w:p w14:paraId="7509B158" w14:textId="16EF049F" w:rsidR="005A181A" w:rsidRDefault="005A181A" w:rsidP="004259CB">
      <w:pPr>
        <w:pStyle w:val="Bullet1"/>
      </w:pPr>
      <w:r>
        <w:lastRenderedPageBreak/>
        <w:t>Terrestrial positioning and timing</w:t>
      </w:r>
    </w:p>
    <w:p w14:paraId="589965ED" w14:textId="7EED3F70" w:rsidR="005A181A" w:rsidRDefault="005A181A" w:rsidP="004259CB">
      <w:pPr>
        <w:pStyle w:val="Bullet1"/>
      </w:pPr>
      <w:r>
        <w:t>Racon and radar positioning</w:t>
      </w:r>
    </w:p>
    <w:p w14:paraId="5560D58C" w14:textId="4754A671" w:rsidR="005A181A" w:rsidRPr="00BE0675" w:rsidRDefault="00CA0045" w:rsidP="004259CB">
      <w:pPr>
        <w:pStyle w:val="Bullet1"/>
      </w:pPr>
      <w:r>
        <w:t>Augmentation services</w:t>
      </w: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BodyText"/>
      </w:pPr>
      <w:bookmarkStart w:id="22" w:name="_Toc455589139"/>
      <w:bookmarkEnd w:id="22"/>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659CB39C" w14:textId="77777777" w:rsidTr="00EB5131">
        <w:trPr>
          <w:jc w:val="center"/>
        </w:trPr>
        <w:tc>
          <w:tcPr>
            <w:tcW w:w="2526" w:type="dxa"/>
            <w:vMerge w:val="restart"/>
          </w:tcPr>
          <w:p w14:paraId="2827A070" w14:textId="5EFED36F" w:rsidR="00D80859" w:rsidRPr="006858C3" w:rsidRDefault="00D80859" w:rsidP="00D80859">
            <w:pPr>
              <w:spacing w:before="120" w:after="120"/>
              <w:rPr>
                <w:b/>
                <w:sz w:val="22"/>
                <w:lang w:val="en-GB"/>
              </w:rPr>
            </w:pPr>
            <w:ins w:id="23" w:author="Simon Millyard" w:date="2020-10-07T11:35:00Z">
              <w:r>
                <w:rPr>
                  <w:b/>
                  <w:color w:val="FF0000"/>
                </w:rPr>
                <w:t>Terrestrial</w:t>
              </w:r>
              <w:r w:rsidRPr="00E6281E">
                <w:rPr>
                  <w:b/>
                  <w:color w:val="FF0000"/>
                </w:rPr>
                <w:t xml:space="preserve"> </w:t>
              </w:r>
              <w:del w:id="24" w:author="Alan Grant" w:date="2020-10-07T12:57:00Z">
                <w:r w:rsidRPr="00E6281E" w:rsidDel="00E74B6B">
                  <w:rPr>
                    <w:b/>
                    <w:color w:val="FF0000"/>
                  </w:rPr>
                  <w:delText>Positionning</w:delText>
                </w:r>
              </w:del>
            </w:ins>
            <w:ins w:id="25" w:author="Alan Grant" w:date="2020-10-07T12:57:00Z">
              <w:r w:rsidR="00E74B6B" w:rsidRPr="00E6281E">
                <w:rPr>
                  <w:b/>
                  <w:color w:val="FF0000"/>
                </w:rPr>
                <w:t>Positioning</w:t>
              </w:r>
            </w:ins>
            <w:ins w:id="26" w:author="Simon Millyard" w:date="2020-10-07T11:35:00Z">
              <w:r w:rsidRPr="00E6281E">
                <w:rPr>
                  <w:b/>
                  <w:color w:val="FF0000"/>
                </w:rPr>
                <w:t xml:space="preserve"> and Timing</w:t>
              </w:r>
            </w:ins>
          </w:p>
        </w:tc>
        <w:tc>
          <w:tcPr>
            <w:tcW w:w="1438" w:type="dxa"/>
          </w:tcPr>
          <w:p w14:paraId="1342A349" w14:textId="1047648B" w:rsidR="00D80859" w:rsidRDefault="00D80859" w:rsidP="00D80859">
            <w:pPr>
              <w:spacing w:before="120" w:after="120"/>
              <w:rPr>
                <w:sz w:val="22"/>
                <w:lang w:val="en-GB"/>
              </w:rPr>
            </w:pPr>
            <w:ins w:id="27" w:author="Simon Millyard" w:date="2020-10-07T11:35:00Z">
              <w:r>
                <w:rPr>
                  <w:color w:val="FF0000"/>
                </w:rPr>
                <w:t>R1011</w:t>
              </w:r>
            </w:ins>
          </w:p>
        </w:tc>
        <w:tc>
          <w:tcPr>
            <w:tcW w:w="6237" w:type="dxa"/>
          </w:tcPr>
          <w:p w14:paraId="7E7EE824" w14:textId="1DE8E39E" w:rsidR="00D80859" w:rsidRPr="006858C3" w:rsidRDefault="00D80859" w:rsidP="00D80859">
            <w:pPr>
              <w:spacing w:before="120" w:after="120"/>
              <w:rPr>
                <w:sz w:val="22"/>
                <w:lang w:val="en-GB"/>
              </w:rPr>
            </w:pPr>
            <w:ins w:id="28" w:author="Simon Millyard" w:date="2020-10-07T11:35:00Z">
              <w:r>
                <w:rPr>
                  <w:color w:val="FF0000"/>
                </w:rPr>
                <w:t>Performance and monitoring of eLORAN services in the frequency band 90-110 kHz</w:t>
              </w:r>
            </w:ins>
          </w:p>
        </w:tc>
      </w:tr>
      <w:tr w:rsidR="00D80859" w:rsidRPr="006858C3" w14:paraId="5EDD0EEA" w14:textId="77777777" w:rsidTr="00EB5131">
        <w:trPr>
          <w:jc w:val="center"/>
          <w:ins w:id="29" w:author="Simon Millyard" w:date="2020-10-07T11:36:00Z"/>
        </w:trPr>
        <w:tc>
          <w:tcPr>
            <w:tcW w:w="2526" w:type="dxa"/>
            <w:vMerge/>
          </w:tcPr>
          <w:p w14:paraId="633A88E4" w14:textId="77777777" w:rsidR="00D80859" w:rsidRDefault="00D80859" w:rsidP="00D80859">
            <w:pPr>
              <w:spacing w:before="120" w:after="120"/>
              <w:rPr>
                <w:ins w:id="30" w:author="Simon Millyard" w:date="2020-10-07T11:36:00Z"/>
                <w:b/>
                <w:color w:val="FF0000"/>
              </w:rPr>
            </w:pPr>
          </w:p>
        </w:tc>
        <w:tc>
          <w:tcPr>
            <w:tcW w:w="1438" w:type="dxa"/>
          </w:tcPr>
          <w:p w14:paraId="57A288EA" w14:textId="0F38B59B" w:rsidR="00D80859" w:rsidRDefault="00D80859" w:rsidP="00D80859">
            <w:pPr>
              <w:spacing w:before="120" w:after="120"/>
              <w:rPr>
                <w:ins w:id="31" w:author="Simon Millyard" w:date="2020-10-07T11:36:00Z"/>
                <w:color w:val="FF0000"/>
              </w:rPr>
            </w:pPr>
            <w:ins w:id="32" w:author="Simon Millyard" w:date="2020-10-07T11:36:00Z">
              <w:r w:rsidRPr="00E16063">
                <w:rPr>
                  <w:color w:val="7030A0"/>
                </w:rPr>
                <w:t>R????</w:t>
              </w:r>
            </w:ins>
          </w:p>
        </w:tc>
        <w:tc>
          <w:tcPr>
            <w:tcW w:w="6237" w:type="dxa"/>
          </w:tcPr>
          <w:p w14:paraId="116B5D0A" w14:textId="0D9BC26B" w:rsidR="00D80859" w:rsidRDefault="00D80859" w:rsidP="00D80859">
            <w:pPr>
              <w:spacing w:before="120" w:after="120"/>
              <w:rPr>
                <w:ins w:id="33" w:author="Simon Millyard" w:date="2020-10-07T11:36:00Z"/>
                <w:color w:val="FF0000"/>
              </w:rPr>
            </w:pPr>
            <w:ins w:id="34" w:author="Simon Millyard" w:date="2020-10-07T11:36:00Z">
              <w:r w:rsidRPr="00E16063">
                <w:rPr>
                  <w:color w:val="7030A0"/>
                </w:rPr>
                <w:t>Terrestrial Radionavigation Systems (Silent approval ENG12)</w:t>
              </w:r>
            </w:ins>
          </w:p>
        </w:tc>
      </w:tr>
      <w:tr w:rsidR="00D80859" w:rsidRPr="006858C3" w14:paraId="205219FA" w14:textId="77777777" w:rsidTr="00EB5131">
        <w:trPr>
          <w:jc w:val="center"/>
        </w:trPr>
        <w:tc>
          <w:tcPr>
            <w:tcW w:w="2526" w:type="dxa"/>
            <w:vMerge w:val="restart"/>
          </w:tcPr>
          <w:p w14:paraId="200E7977" w14:textId="7C5E89A9" w:rsidR="00D80859" w:rsidRPr="006858C3" w:rsidRDefault="00D80859" w:rsidP="00D80859">
            <w:pPr>
              <w:spacing w:before="120" w:after="120"/>
              <w:rPr>
                <w:b/>
                <w:sz w:val="22"/>
                <w:lang w:val="en-GB"/>
              </w:rPr>
            </w:pPr>
            <w:r w:rsidRPr="006858C3">
              <w:rPr>
                <w:b/>
                <w:sz w:val="22"/>
                <w:lang w:val="en-GB"/>
              </w:rPr>
              <w:t>Racon and radar positioning</w:t>
            </w:r>
          </w:p>
        </w:tc>
        <w:tc>
          <w:tcPr>
            <w:tcW w:w="1438" w:type="dxa"/>
          </w:tcPr>
          <w:p w14:paraId="6656869F" w14:textId="35061344" w:rsidR="00D80859" w:rsidRPr="006858C3" w:rsidRDefault="00D80859" w:rsidP="00D80859">
            <w:pPr>
              <w:spacing w:before="120" w:after="120"/>
              <w:rPr>
                <w:sz w:val="22"/>
                <w:lang w:val="en-GB"/>
              </w:rPr>
            </w:pPr>
            <w:r>
              <w:rPr>
                <w:sz w:val="22"/>
                <w:lang w:val="en-GB"/>
              </w:rPr>
              <w:t>R-101</w:t>
            </w:r>
          </w:p>
        </w:tc>
        <w:tc>
          <w:tcPr>
            <w:tcW w:w="6237" w:type="dxa"/>
          </w:tcPr>
          <w:p w14:paraId="20776B0A" w14:textId="575BB0DB" w:rsidR="00D80859" w:rsidRPr="006858C3" w:rsidRDefault="00D80859" w:rsidP="00D80859">
            <w:pPr>
              <w:spacing w:before="120" w:after="120"/>
              <w:rPr>
                <w:sz w:val="22"/>
                <w:lang w:val="en-GB"/>
              </w:rPr>
            </w:pPr>
            <w:r w:rsidRPr="006858C3">
              <w:rPr>
                <w:sz w:val="22"/>
                <w:lang w:val="en-GB"/>
              </w:rPr>
              <w:t>Marine Radar Beacons (racons)</w:t>
            </w:r>
          </w:p>
        </w:tc>
      </w:tr>
      <w:tr w:rsidR="00D80859" w:rsidRPr="006858C3" w14:paraId="63984B91" w14:textId="77777777" w:rsidTr="00EB5131">
        <w:trPr>
          <w:jc w:val="center"/>
          <w:ins w:id="35" w:author="Simon Millyard" w:date="2020-10-07T11:36:00Z"/>
        </w:trPr>
        <w:tc>
          <w:tcPr>
            <w:tcW w:w="2526" w:type="dxa"/>
            <w:vMerge/>
          </w:tcPr>
          <w:p w14:paraId="5F601E95" w14:textId="77777777" w:rsidR="00D80859" w:rsidRPr="006858C3" w:rsidRDefault="00D80859" w:rsidP="00D80859">
            <w:pPr>
              <w:spacing w:before="120" w:after="120"/>
              <w:rPr>
                <w:ins w:id="36" w:author="Simon Millyard" w:date="2020-10-07T11:36:00Z"/>
                <w:b/>
                <w:sz w:val="22"/>
                <w:lang w:val="en-GB"/>
              </w:rPr>
            </w:pPr>
          </w:p>
        </w:tc>
        <w:tc>
          <w:tcPr>
            <w:tcW w:w="1438" w:type="dxa"/>
          </w:tcPr>
          <w:p w14:paraId="05822102" w14:textId="565BC39A" w:rsidR="00D80859" w:rsidRDefault="00D80859" w:rsidP="00D80859">
            <w:pPr>
              <w:spacing w:before="120" w:after="120"/>
              <w:rPr>
                <w:ins w:id="37" w:author="Simon Millyard" w:date="2020-10-07T11:36:00Z"/>
                <w:sz w:val="22"/>
                <w:lang w:val="en-GB"/>
              </w:rPr>
            </w:pPr>
            <w:ins w:id="38" w:author="Simon Millyard" w:date="2020-10-07T11:36:00Z">
              <w:r w:rsidRPr="00BC67AF">
                <w:rPr>
                  <w:color w:val="FF0000"/>
                </w:rPr>
                <w:t>e-NAV-146</w:t>
              </w:r>
            </w:ins>
          </w:p>
        </w:tc>
        <w:tc>
          <w:tcPr>
            <w:tcW w:w="6237" w:type="dxa"/>
          </w:tcPr>
          <w:p w14:paraId="6C390C43" w14:textId="533ACABD" w:rsidR="00D80859" w:rsidRPr="006858C3" w:rsidRDefault="00D80859" w:rsidP="00D80859">
            <w:pPr>
              <w:spacing w:before="120" w:after="120"/>
              <w:rPr>
                <w:ins w:id="39" w:author="Simon Millyard" w:date="2020-10-07T11:36:00Z"/>
                <w:sz w:val="22"/>
                <w:lang w:val="en-GB"/>
              </w:rPr>
            </w:pPr>
            <w:ins w:id="40" w:author="Simon Millyard" w:date="2020-10-07T11:36:00Z">
              <w:r w:rsidRPr="00BC67AF">
                <w:rPr>
                  <w:color w:val="FF0000"/>
                </w:rPr>
                <w:t xml:space="preserve">Strategy for maintaining RACON service </w:t>
              </w:r>
              <w:del w:id="41" w:author="Alan Grant" w:date="2020-10-07T13:24:00Z">
                <w:r w:rsidRPr="00BC67AF" w:rsidDel="00A5300F">
                  <w:rPr>
                    <w:color w:val="FF0000"/>
                  </w:rPr>
                  <w:delText>capibility</w:delText>
                </w:r>
              </w:del>
            </w:ins>
            <w:ins w:id="42" w:author="Alan Grant" w:date="2020-10-07T13:24:00Z">
              <w:r w:rsidR="00A5300F" w:rsidRPr="00BC67AF">
                <w:rPr>
                  <w:color w:val="FF0000"/>
                </w:rPr>
                <w:t>capability</w:t>
              </w:r>
            </w:ins>
          </w:p>
        </w:tc>
      </w:tr>
      <w:tr w:rsidR="00BE599B" w:rsidRPr="006858C3" w14:paraId="27B03AA1" w14:textId="77777777" w:rsidTr="00EB5131">
        <w:trPr>
          <w:jc w:val="center"/>
        </w:trPr>
        <w:tc>
          <w:tcPr>
            <w:tcW w:w="2526" w:type="dxa"/>
            <w:vMerge w:val="restart"/>
          </w:tcPr>
          <w:p w14:paraId="3216B14E" w14:textId="489C0029" w:rsidR="00BE599B" w:rsidRPr="006858C3" w:rsidRDefault="00BE599B" w:rsidP="00D80859">
            <w:pPr>
              <w:spacing w:before="120" w:after="120"/>
              <w:rPr>
                <w:b/>
                <w:sz w:val="22"/>
                <w:lang w:val="en-GB"/>
              </w:rPr>
            </w:pPr>
            <w:r w:rsidRPr="006858C3">
              <w:rPr>
                <w:b/>
                <w:sz w:val="22"/>
                <w:lang w:val="en-GB"/>
              </w:rPr>
              <w:t>Augmentation services</w:t>
            </w:r>
          </w:p>
        </w:tc>
        <w:tc>
          <w:tcPr>
            <w:tcW w:w="1438" w:type="dxa"/>
          </w:tcPr>
          <w:p w14:paraId="2B9CBA1B" w14:textId="0FA03ABC" w:rsidR="00BE599B" w:rsidRPr="006858C3" w:rsidRDefault="00BE599B" w:rsidP="00D80859">
            <w:pPr>
              <w:spacing w:before="120" w:after="120"/>
              <w:rPr>
                <w:sz w:val="22"/>
                <w:lang w:val="en-GB"/>
              </w:rPr>
            </w:pPr>
            <w:r w:rsidRPr="006858C3">
              <w:rPr>
                <w:sz w:val="22"/>
                <w:lang w:val="en-GB"/>
              </w:rPr>
              <w:t>R-115</w:t>
            </w:r>
          </w:p>
        </w:tc>
        <w:tc>
          <w:tcPr>
            <w:tcW w:w="6237" w:type="dxa"/>
          </w:tcPr>
          <w:p w14:paraId="369C5D33" w14:textId="2289E6E4" w:rsidR="00BE599B" w:rsidRPr="006858C3" w:rsidRDefault="00BE599B" w:rsidP="00D80859">
            <w:pPr>
              <w:spacing w:before="120" w:after="120"/>
              <w:rPr>
                <w:sz w:val="22"/>
                <w:lang w:val="en-GB"/>
              </w:rPr>
            </w:pPr>
            <w:del w:id="43" w:author="Simon Millyard" w:date="2020-10-07T11:37:00Z">
              <w:r w:rsidRPr="006858C3" w:rsidDel="00D80859">
                <w:rPr>
                  <w:sz w:val="22"/>
                  <w:lang w:val="en-GB"/>
                </w:rPr>
                <w:delText xml:space="preserve">The </w:delText>
              </w:r>
            </w:del>
            <w:r w:rsidRPr="006858C3">
              <w:rPr>
                <w:sz w:val="22"/>
                <w:lang w:val="en-GB"/>
              </w:rPr>
              <w:t>Provision of Maritime Radionavigation Services in the Frequency Band 283.5-315 kHz in Region 1 and 285-325 kHz in Region 2 and 3</w:t>
            </w:r>
          </w:p>
        </w:tc>
      </w:tr>
      <w:tr w:rsidR="00BE599B" w:rsidRPr="006858C3" w14:paraId="77E65FB5" w14:textId="77777777" w:rsidTr="00EB5131">
        <w:trPr>
          <w:jc w:val="center"/>
        </w:trPr>
        <w:tc>
          <w:tcPr>
            <w:tcW w:w="2526" w:type="dxa"/>
            <w:vMerge/>
          </w:tcPr>
          <w:p w14:paraId="2EC608CF" w14:textId="2F4A2CF0" w:rsidR="00BE599B" w:rsidRPr="006858C3" w:rsidRDefault="00BE599B" w:rsidP="00D80859">
            <w:pPr>
              <w:spacing w:before="120" w:after="120"/>
              <w:rPr>
                <w:b/>
                <w:sz w:val="22"/>
                <w:lang w:val="en-GB"/>
              </w:rPr>
            </w:pPr>
          </w:p>
        </w:tc>
        <w:tc>
          <w:tcPr>
            <w:tcW w:w="1438" w:type="dxa"/>
          </w:tcPr>
          <w:p w14:paraId="7E4CAA43" w14:textId="4AEC7DE2" w:rsidR="00BE599B" w:rsidRPr="006858C3" w:rsidRDefault="00BE599B" w:rsidP="00D80859">
            <w:pPr>
              <w:spacing w:before="120" w:after="120"/>
              <w:rPr>
                <w:sz w:val="22"/>
                <w:lang w:val="en-GB"/>
              </w:rPr>
            </w:pPr>
            <w:r w:rsidRPr="006858C3">
              <w:rPr>
                <w:sz w:val="22"/>
                <w:lang w:val="en-GB"/>
              </w:rPr>
              <w:t>R-121</w:t>
            </w:r>
          </w:p>
        </w:tc>
        <w:tc>
          <w:tcPr>
            <w:tcW w:w="6237" w:type="dxa"/>
          </w:tcPr>
          <w:p w14:paraId="5E2CCDF7" w14:textId="329E12C6" w:rsidR="00BE599B" w:rsidRPr="006858C3" w:rsidRDefault="00BE599B" w:rsidP="00D80859">
            <w:pPr>
              <w:spacing w:before="120" w:after="120"/>
              <w:rPr>
                <w:sz w:val="22"/>
                <w:lang w:val="en-GB"/>
              </w:rPr>
            </w:pPr>
            <w:del w:id="44" w:author="Simon Millyard" w:date="2020-10-07T11:37:00Z">
              <w:r w:rsidRPr="006858C3" w:rsidDel="00D80859">
                <w:rPr>
                  <w:sz w:val="22"/>
                  <w:lang w:val="en-GB"/>
                </w:rPr>
                <w:delText xml:space="preserve">The </w:delText>
              </w:r>
            </w:del>
            <w:r w:rsidRPr="006858C3">
              <w:rPr>
                <w:sz w:val="22"/>
                <w:lang w:val="en-GB"/>
              </w:rPr>
              <w:t>Performance and Monitoring of DGNSS Services in the Frequency Band 283.5 - 325 kHz</w:t>
            </w:r>
          </w:p>
        </w:tc>
      </w:tr>
      <w:tr w:rsidR="00BE599B" w:rsidRPr="006858C3" w14:paraId="26815C98" w14:textId="77777777" w:rsidTr="00EB5131">
        <w:trPr>
          <w:jc w:val="center"/>
          <w:ins w:id="45" w:author="Alan Grant" w:date="2020-10-07T13:42:00Z"/>
        </w:trPr>
        <w:tc>
          <w:tcPr>
            <w:tcW w:w="2526" w:type="dxa"/>
            <w:vMerge/>
          </w:tcPr>
          <w:p w14:paraId="228EF688" w14:textId="77777777" w:rsidR="00BE599B" w:rsidRPr="006858C3" w:rsidRDefault="00BE599B" w:rsidP="00D80859">
            <w:pPr>
              <w:spacing w:before="120" w:after="120"/>
              <w:rPr>
                <w:ins w:id="46" w:author="Alan Grant" w:date="2020-10-07T13:42:00Z"/>
                <w:b/>
                <w:sz w:val="22"/>
                <w:lang w:val="en-GB"/>
              </w:rPr>
            </w:pPr>
          </w:p>
        </w:tc>
        <w:tc>
          <w:tcPr>
            <w:tcW w:w="1438" w:type="dxa"/>
          </w:tcPr>
          <w:p w14:paraId="61948324" w14:textId="393AF03C" w:rsidR="00BE599B" w:rsidRPr="006858C3" w:rsidRDefault="00BE599B" w:rsidP="00D80859">
            <w:pPr>
              <w:spacing w:before="120" w:after="120"/>
              <w:rPr>
                <w:ins w:id="47" w:author="Alan Grant" w:date="2020-10-07T13:42:00Z"/>
                <w:sz w:val="22"/>
                <w:lang w:val="en-GB"/>
              </w:rPr>
            </w:pPr>
            <w:ins w:id="48" w:author="Alan Grant" w:date="2020-10-07T13:42:00Z">
              <w:r>
                <w:rPr>
                  <w:sz w:val="22"/>
                  <w:lang w:val="en-GB"/>
                </w:rPr>
                <w:t>R???</w:t>
              </w:r>
            </w:ins>
          </w:p>
        </w:tc>
        <w:tc>
          <w:tcPr>
            <w:tcW w:w="6237" w:type="dxa"/>
          </w:tcPr>
          <w:p w14:paraId="1977DDB6" w14:textId="1A4823F4" w:rsidR="00BE599B" w:rsidRPr="006858C3" w:rsidDel="00D80859" w:rsidRDefault="00BE599B" w:rsidP="00D80859">
            <w:pPr>
              <w:spacing w:before="120" w:after="120"/>
              <w:rPr>
                <w:ins w:id="49" w:author="Alan Grant" w:date="2020-10-07T13:42:00Z"/>
                <w:sz w:val="22"/>
                <w:lang w:val="en-GB"/>
              </w:rPr>
            </w:pPr>
            <w:ins w:id="50" w:author="Alan Grant" w:date="2020-10-07T13:42:00Z">
              <w:r>
                <w:rPr>
                  <w:sz w:val="22"/>
                  <w:lang w:val="en-GB"/>
                </w:rPr>
                <w:t xml:space="preserve">The Provision of GNSS </w:t>
              </w:r>
            </w:ins>
            <w:ins w:id="51" w:author="Alan Grant" w:date="2020-10-07T13:43:00Z">
              <w:r>
                <w:rPr>
                  <w:sz w:val="22"/>
                  <w:lang w:val="en-GB"/>
                </w:rPr>
                <w:t>Augmentation</w:t>
              </w:r>
            </w:ins>
            <w:ins w:id="52" w:author="Alan Grant" w:date="2020-10-07T13:42:00Z">
              <w:r>
                <w:rPr>
                  <w:sz w:val="22"/>
                  <w:lang w:val="en-GB"/>
                </w:rPr>
                <w:t xml:space="preserve"> Services for maritime </w:t>
              </w:r>
              <w:commentRangeStart w:id="53"/>
              <w:commentRangeStart w:id="54"/>
              <w:r>
                <w:rPr>
                  <w:sz w:val="22"/>
                  <w:lang w:val="en-GB"/>
                </w:rPr>
                <w:t>applications</w:t>
              </w:r>
            </w:ins>
            <w:commentRangeEnd w:id="53"/>
            <w:ins w:id="55" w:author="Alan Grant" w:date="2020-10-07T13:43:00Z">
              <w:r>
                <w:rPr>
                  <w:rStyle w:val="CommentReference"/>
                </w:rPr>
                <w:commentReference w:id="53"/>
              </w:r>
            </w:ins>
            <w:commentRangeEnd w:id="54"/>
            <w:r w:rsidR="008C10F6">
              <w:rPr>
                <w:rStyle w:val="CommentReference"/>
              </w:rPr>
              <w:commentReference w:id="54"/>
            </w:r>
          </w:p>
        </w:tc>
      </w:tr>
    </w:tbl>
    <w:p w14:paraId="05EE7EB0" w14:textId="6FB117EF" w:rsidR="004259CB" w:rsidRPr="006858C3" w:rsidRDefault="004259CB" w:rsidP="004259CB">
      <w:pPr>
        <w:rPr>
          <w:lang w:val="en-GB"/>
        </w:rPr>
      </w:pPr>
      <w:bookmarkStart w:id="56" w:name="_Toc432687601"/>
      <w:bookmarkEnd w:id="56"/>
    </w:p>
    <w:p w14:paraId="040E162C" w14:textId="24314620" w:rsidR="004259CB"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4259CB" w:rsidRPr="006858C3" w14:paraId="32397F63" w14:textId="77777777" w:rsidTr="003B0F25">
        <w:trPr>
          <w:jc w:val="center"/>
        </w:trPr>
        <w:tc>
          <w:tcPr>
            <w:tcW w:w="2547" w:type="dxa"/>
          </w:tcPr>
          <w:p w14:paraId="2B755108" w14:textId="77777777" w:rsidR="004259CB" w:rsidRPr="006858C3" w:rsidRDefault="004259CB" w:rsidP="00BA0EEF">
            <w:pPr>
              <w:spacing w:before="120" w:after="120"/>
              <w:rPr>
                <w:b/>
                <w:sz w:val="22"/>
                <w:lang w:val="en-GB"/>
              </w:rPr>
            </w:pPr>
            <w:r w:rsidRPr="006858C3">
              <w:rPr>
                <w:b/>
                <w:sz w:val="22"/>
                <w:lang w:val="en-GB"/>
              </w:rPr>
              <w:t>Scope</w:t>
            </w:r>
          </w:p>
        </w:tc>
        <w:tc>
          <w:tcPr>
            <w:tcW w:w="1560" w:type="dxa"/>
          </w:tcPr>
          <w:p w14:paraId="4EB2587A"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AF91F7B"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30CC4024" w14:textId="77777777" w:rsidTr="003B0F25">
        <w:trPr>
          <w:jc w:val="center"/>
          <w:ins w:id="57" w:author="Simon Millyard" w:date="2020-10-07T11:37:00Z"/>
        </w:trPr>
        <w:tc>
          <w:tcPr>
            <w:tcW w:w="2547" w:type="dxa"/>
          </w:tcPr>
          <w:p w14:paraId="0EC486E7" w14:textId="2E2A3229" w:rsidR="00D80859" w:rsidRPr="006858C3" w:rsidRDefault="00D80859" w:rsidP="00D80859">
            <w:pPr>
              <w:spacing w:before="120" w:after="120"/>
              <w:rPr>
                <w:ins w:id="58" w:author="Simon Millyard" w:date="2020-10-07T11:37:00Z"/>
                <w:b/>
                <w:sz w:val="22"/>
                <w:lang w:val="en-GB"/>
              </w:rPr>
            </w:pPr>
            <w:ins w:id="59" w:author="Simon Millyard" w:date="2020-10-07T11:37:00Z">
              <w:r w:rsidRPr="00E6281E">
                <w:rPr>
                  <w:b/>
                  <w:color w:val="FF0000"/>
                </w:rPr>
                <w:t xml:space="preserve">Satellite </w:t>
              </w:r>
              <w:del w:id="60" w:author="Alan Grant" w:date="2020-10-07T12:57:00Z">
                <w:r w:rsidRPr="00E6281E" w:rsidDel="00E74B6B">
                  <w:rPr>
                    <w:b/>
                    <w:color w:val="FF0000"/>
                  </w:rPr>
                  <w:delText>Positionning</w:delText>
                </w:r>
              </w:del>
            </w:ins>
            <w:ins w:id="61" w:author="Alan Grant" w:date="2020-10-07T12:57:00Z">
              <w:r w:rsidR="00E74B6B" w:rsidRPr="00E6281E">
                <w:rPr>
                  <w:b/>
                  <w:color w:val="FF0000"/>
                </w:rPr>
                <w:t>Positioning</w:t>
              </w:r>
            </w:ins>
            <w:ins w:id="62" w:author="Simon Millyard" w:date="2020-10-07T11:37:00Z">
              <w:r w:rsidRPr="00E6281E">
                <w:rPr>
                  <w:b/>
                  <w:color w:val="FF0000"/>
                </w:rPr>
                <w:t xml:space="preserve"> and Timing</w:t>
              </w:r>
            </w:ins>
          </w:p>
        </w:tc>
        <w:tc>
          <w:tcPr>
            <w:tcW w:w="1560" w:type="dxa"/>
          </w:tcPr>
          <w:p w14:paraId="2477F475" w14:textId="786C06BF" w:rsidR="00D80859" w:rsidRPr="006858C3" w:rsidRDefault="00D80859" w:rsidP="00D80859">
            <w:pPr>
              <w:spacing w:before="120" w:after="120"/>
              <w:rPr>
                <w:ins w:id="63" w:author="Simon Millyard" w:date="2020-10-07T11:37:00Z"/>
                <w:sz w:val="22"/>
                <w:lang w:val="en-GB"/>
              </w:rPr>
            </w:pPr>
            <w:ins w:id="64" w:author="Simon Millyard" w:date="2020-10-07T11:37:00Z">
              <w:r w:rsidRPr="00E6281E">
                <w:rPr>
                  <w:color w:val="FF0000"/>
                </w:rPr>
                <w:t>R1017</w:t>
              </w:r>
            </w:ins>
          </w:p>
        </w:tc>
        <w:tc>
          <w:tcPr>
            <w:tcW w:w="6237" w:type="dxa"/>
          </w:tcPr>
          <w:p w14:paraId="28E9EA3F" w14:textId="634BC08D" w:rsidR="00D80859" w:rsidRPr="006858C3" w:rsidRDefault="00D80859" w:rsidP="00D80859">
            <w:pPr>
              <w:spacing w:before="120" w:after="120"/>
              <w:rPr>
                <w:ins w:id="65" w:author="Simon Millyard" w:date="2020-10-07T11:37:00Z"/>
                <w:sz w:val="22"/>
                <w:lang w:val="en-GB"/>
              </w:rPr>
            </w:pPr>
            <w:ins w:id="66" w:author="Simon Millyard" w:date="2020-10-07T11:37:00Z">
              <w:r w:rsidRPr="00E6281E">
                <w:rPr>
                  <w:color w:val="FF0000"/>
                </w:rPr>
                <w:t>Resilient position navigation and timing (</w:t>
              </w:r>
              <w:commentRangeStart w:id="67"/>
              <w:commentRangeStart w:id="68"/>
              <w:commentRangeStart w:id="69"/>
              <w:r w:rsidRPr="00E6281E">
                <w:rPr>
                  <w:color w:val="FF0000"/>
                </w:rPr>
                <w:t>PNT</w:t>
              </w:r>
            </w:ins>
            <w:commentRangeEnd w:id="67"/>
            <w:r w:rsidR="00FB4A99">
              <w:rPr>
                <w:rStyle w:val="CommentReference"/>
              </w:rPr>
              <w:commentReference w:id="67"/>
            </w:r>
            <w:commentRangeEnd w:id="68"/>
            <w:r w:rsidR="008C10F6">
              <w:rPr>
                <w:rStyle w:val="CommentReference"/>
              </w:rPr>
              <w:commentReference w:id="68"/>
            </w:r>
            <w:commentRangeEnd w:id="69"/>
            <w:r w:rsidR="00EA6A6E">
              <w:rPr>
                <w:rStyle w:val="CommentReference"/>
              </w:rPr>
              <w:commentReference w:id="69"/>
            </w:r>
            <w:ins w:id="70" w:author="Simon Millyard" w:date="2020-10-07T11:37:00Z">
              <w:r w:rsidRPr="00E6281E">
                <w:rPr>
                  <w:color w:val="FF0000"/>
                </w:rPr>
                <w:t>)</w:t>
              </w:r>
            </w:ins>
          </w:p>
        </w:tc>
      </w:tr>
      <w:tr w:rsidR="00D80859" w:rsidRPr="006858C3" w14:paraId="5C713BA7" w14:textId="77777777" w:rsidTr="003B0F25">
        <w:trPr>
          <w:jc w:val="center"/>
          <w:ins w:id="71" w:author="Simon Millyard" w:date="2020-10-07T11:37:00Z"/>
        </w:trPr>
        <w:tc>
          <w:tcPr>
            <w:tcW w:w="2547" w:type="dxa"/>
          </w:tcPr>
          <w:p w14:paraId="38758753" w14:textId="764477D3" w:rsidR="00D80859" w:rsidRPr="006858C3" w:rsidRDefault="00D80859" w:rsidP="00D80859">
            <w:pPr>
              <w:spacing w:before="120" w:after="120"/>
              <w:rPr>
                <w:ins w:id="72" w:author="Simon Millyard" w:date="2020-10-07T11:37:00Z"/>
                <w:b/>
                <w:sz w:val="22"/>
                <w:lang w:val="en-GB"/>
              </w:rPr>
            </w:pPr>
            <w:ins w:id="73" w:author="Simon Millyard" w:date="2020-10-07T11:38:00Z">
              <w:r>
                <w:rPr>
                  <w:b/>
                  <w:color w:val="FF0000"/>
                </w:rPr>
                <w:t>Terrestrial</w:t>
              </w:r>
              <w:r w:rsidRPr="00E6281E">
                <w:rPr>
                  <w:b/>
                  <w:color w:val="FF0000"/>
                </w:rPr>
                <w:t xml:space="preserve"> </w:t>
              </w:r>
              <w:del w:id="74" w:author="Alan Grant" w:date="2020-10-07T12:57:00Z">
                <w:r w:rsidRPr="00E6281E" w:rsidDel="00E74B6B">
                  <w:rPr>
                    <w:b/>
                    <w:color w:val="FF0000"/>
                  </w:rPr>
                  <w:delText>Positionning</w:delText>
                </w:r>
              </w:del>
            </w:ins>
            <w:ins w:id="75" w:author="Alan Grant" w:date="2020-10-07T12:57:00Z">
              <w:r w:rsidR="00E74B6B" w:rsidRPr="00E6281E">
                <w:rPr>
                  <w:b/>
                  <w:color w:val="FF0000"/>
                </w:rPr>
                <w:t>Positioning</w:t>
              </w:r>
            </w:ins>
            <w:ins w:id="76" w:author="Simon Millyard" w:date="2020-10-07T11:38:00Z">
              <w:r w:rsidRPr="00E6281E">
                <w:rPr>
                  <w:b/>
                  <w:color w:val="FF0000"/>
                </w:rPr>
                <w:t xml:space="preserve"> and Timing</w:t>
              </w:r>
            </w:ins>
          </w:p>
        </w:tc>
        <w:tc>
          <w:tcPr>
            <w:tcW w:w="1560" w:type="dxa"/>
          </w:tcPr>
          <w:p w14:paraId="0FD55F09" w14:textId="711609E3" w:rsidR="00D80859" w:rsidRPr="006858C3" w:rsidRDefault="00D80859" w:rsidP="00D80859">
            <w:pPr>
              <w:spacing w:before="120" w:after="120"/>
              <w:rPr>
                <w:ins w:id="77" w:author="Simon Millyard" w:date="2020-10-07T11:37:00Z"/>
                <w:sz w:val="22"/>
                <w:lang w:val="en-GB"/>
              </w:rPr>
            </w:pPr>
            <w:ins w:id="78" w:author="Simon Millyard" w:date="2020-10-07T11:38:00Z">
              <w:r w:rsidRPr="00E16063">
                <w:rPr>
                  <w:color w:val="FF0000"/>
                </w:rPr>
                <w:t>A-126</w:t>
              </w:r>
            </w:ins>
          </w:p>
        </w:tc>
        <w:tc>
          <w:tcPr>
            <w:tcW w:w="6237" w:type="dxa"/>
          </w:tcPr>
          <w:p w14:paraId="75863AAE" w14:textId="77777777" w:rsidR="00D80859" w:rsidRPr="00E16063" w:rsidRDefault="00D80859" w:rsidP="00D80859">
            <w:pPr>
              <w:rPr>
                <w:ins w:id="79" w:author="Simon Millyard" w:date="2020-10-07T11:38:00Z"/>
                <w:color w:val="FF0000"/>
              </w:rPr>
            </w:pPr>
            <w:ins w:id="80" w:author="Simon Millyard" w:date="2020-10-07T11:38:00Z">
              <w:r w:rsidRPr="00E16063">
                <w:rPr>
                  <w:color w:val="FF0000"/>
                </w:rPr>
                <w:t>The use of AIS in Marine Aids to Navigation</w:t>
              </w:r>
            </w:ins>
          </w:p>
          <w:p w14:paraId="07AB949F" w14:textId="398610BC" w:rsidR="00D80859" w:rsidRPr="006858C3" w:rsidRDefault="00D80859" w:rsidP="00D80859">
            <w:pPr>
              <w:spacing w:before="120" w:after="120"/>
              <w:rPr>
                <w:ins w:id="81" w:author="Simon Millyard" w:date="2020-10-07T11:37:00Z"/>
                <w:sz w:val="22"/>
                <w:lang w:val="en-GB"/>
              </w:rPr>
            </w:pPr>
            <w:ins w:id="82" w:author="Simon Millyard" w:date="2020-10-07T11:38:00Z">
              <w:r w:rsidRPr="00E16063">
                <w:rPr>
                  <w:color w:val="FF0000"/>
                </w:rPr>
                <w:t xml:space="preserve">Propose that this is moved </w:t>
              </w:r>
              <w:r>
                <w:rPr>
                  <w:color w:val="FF0000"/>
                </w:rPr>
                <w:t>from Standard 102</w:t>
              </w:r>
              <w:r w:rsidRPr="00E16063">
                <w:rPr>
                  <w:color w:val="FF0000"/>
                </w:rPr>
                <w:t xml:space="preserve">0 </w:t>
              </w:r>
              <w:r>
                <w:rPr>
                  <w:color w:val="FF0000"/>
                </w:rPr>
                <w:t xml:space="preserve">AtoN Design and </w:t>
              </w:r>
              <w:commentRangeStart w:id="83"/>
              <w:commentRangeStart w:id="84"/>
              <w:commentRangeStart w:id="85"/>
              <w:r>
                <w:rPr>
                  <w:color w:val="FF0000"/>
                </w:rPr>
                <w:t>Delivery</w:t>
              </w:r>
            </w:ins>
            <w:commentRangeEnd w:id="83"/>
            <w:r w:rsidR="00FB4A99">
              <w:rPr>
                <w:rStyle w:val="CommentReference"/>
              </w:rPr>
              <w:commentReference w:id="83"/>
            </w:r>
            <w:commentRangeEnd w:id="84"/>
            <w:r w:rsidR="008C10F6">
              <w:rPr>
                <w:rStyle w:val="CommentReference"/>
              </w:rPr>
              <w:commentReference w:id="84"/>
            </w:r>
            <w:commentRangeEnd w:id="85"/>
            <w:r w:rsidR="00EA6A6E">
              <w:rPr>
                <w:rStyle w:val="CommentReference"/>
              </w:rPr>
              <w:commentReference w:id="85"/>
            </w:r>
          </w:p>
        </w:tc>
      </w:tr>
      <w:tr w:rsidR="00217BFF" w:rsidRPr="006858C3" w14:paraId="6C562D26" w14:textId="77777777" w:rsidTr="003B0F25">
        <w:trPr>
          <w:jc w:val="center"/>
        </w:trPr>
        <w:tc>
          <w:tcPr>
            <w:tcW w:w="2547" w:type="dxa"/>
            <w:vMerge w:val="restart"/>
          </w:tcPr>
          <w:p w14:paraId="576041D1" w14:textId="165D897B" w:rsidR="00217BFF" w:rsidRPr="006858C3" w:rsidRDefault="00792BA2" w:rsidP="00BA0EEF">
            <w:pPr>
              <w:spacing w:before="120" w:after="120"/>
              <w:rPr>
                <w:b/>
                <w:sz w:val="22"/>
                <w:lang w:val="en-GB"/>
              </w:rPr>
            </w:pPr>
            <w:r w:rsidRPr="006858C3">
              <w:rPr>
                <w:b/>
                <w:sz w:val="22"/>
                <w:lang w:val="en-GB"/>
              </w:rPr>
              <w:t>A</w:t>
            </w:r>
            <w:r w:rsidR="00217BFF" w:rsidRPr="006858C3">
              <w:rPr>
                <w:b/>
                <w:sz w:val="22"/>
                <w:lang w:val="en-GB"/>
              </w:rPr>
              <w:t xml:space="preserve">ugmentation </w:t>
            </w:r>
            <w:r w:rsidRPr="006858C3">
              <w:rPr>
                <w:b/>
                <w:sz w:val="22"/>
                <w:lang w:val="en-GB"/>
              </w:rPr>
              <w:t>services</w:t>
            </w:r>
          </w:p>
        </w:tc>
        <w:tc>
          <w:tcPr>
            <w:tcW w:w="1560" w:type="dxa"/>
          </w:tcPr>
          <w:p w14:paraId="22C9E28B" w14:textId="52E2E2ED" w:rsidR="00217BFF" w:rsidRPr="006858C3" w:rsidRDefault="00217BFF" w:rsidP="00605474">
            <w:pPr>
              <w:spacing w:before="120" w:after="120"/>
              <w:rPr>
                <w:sz w:val="22"/>
                <w:lang w:val="en-GB"/>
              </w:rPr>
            </w:pPr>
            <w:r w:rsidRPr="006858C3">
              <w:rPr>
                <w:sz w:val="22"/>
                <w:lang w:val="en-GB"/>
              </w:rPr>
              <w:t>R-129</w:t>
            </w:r>
          </w:p>
        </w:tc>
        <w:tc>
          <w:tcPr>
            <w:tcW w:w="6237" w:type="dxa"/>
          </w:tcPr>
          <w:p w14:paraId="3604AC63" w14:textId="571207E3" w:rsidR="00217BFF" w:rsidRPr="006858C3" w:rsidRDefault="00217BFF" w:rsidP="00BA0EEF">
            <w:pPr>
              <w:spacing w:before="120" w:after="120"/>
              <w:rPr>
                <w:sz w:val="22"/>
                <w:lang w:val="en-GB"/>
              </w:rPr>
            </w:pPr>
            <w:commentRangeStart w:id="87"/>
            <w:commentRangeStart w:id="88"/>
            <w:r w:rsidRPr="006858C3">
              <w:rPr>
                <w:sz w:val="22"/>
                <w:lang w:val="en-GB"/>
              </w:rPr>
              <w:t>GNSS Vulnerability and Mitigation Measures</w:t>
            </w:r>
            <w:commentRangeEnd w:id="87"/>
            <w:r w:rsidR="00A5300F">
              <w:rPr>
                <w:rStyle w:val="CommentReference"/>
              </w:rPr>
              <w:commentReference w:id="87"/>
            </w:r>
            <w:commentRangeEnd w:id="88"/>
            <w:r w:rsidR="008C10F6">
              <w:rPr>
                <w:rStyle w:val="CommentReference"/>
              </w:rPr>
              <w:commentReference w:id="88"/>
            </w:r>
          </w:p>
        </w:tc>
      </w:tr>
      <w:tr w:rsidR="00D80859" w:rsidRPr="004259CB" w14:paraId="0AD0BD2A" w14:textId="77777777" w:rsidTr="003B0F25">
        <w:trPr>
          <w:jc w:val="center"/>
          <w:ins w:id="89" w:author="Simon Millyard" w:date="2020-10-07T11:38:00Z"/>
        </w:trPr>
        <w:tc>
          <w:tcPr>
            <w:tcW w:w="2547" w:type="dxa"/>
            <w:vMerge/>
          </w:tcPr>
          <w:p w14:paraId="7F6CED4D" w14:textId="77777777" w:rsidR="00D80859" w:rsidRPr="006858C3" w:rsidRDefault="00D80859" w:rsidP="00D80859">
            <w:pPr>
              <w:spacing w:before="120" w:after="120"/>
              <w:rPr>
                <w:ins w:id="90" w:author="Simon Millyard" w:date="2020-10-07T11:38:00Z"/>
                <w:b/>
                <w:sz w:val="22"/>
                <w:lang w:val="en-GB"/>
              </w:rPr>
            </w:pPr>
          </w:p>
        </w:tc>
        <w:tc>
          <w:tcPr>
            <w:tcW w:w="1560" w:type="dxa"/>
          </w:tcPr>
          <w:p w14:paraId="10D88F3F" w14:textId="20637081" w:rsidR="00D80859" w:rsidRDefault="00D80859" w:rsidP="00D80859">
            <w:pPr>
              <w:spacing w:before="120" w:after="120"/>
              <w:rPr>
                <w:ins w:id="91" w:author="Simon Millyard" w:date="2020-10-07T11:38:00Z"/>
                <w:sz w:val="22"/>
                <w:lang w:val="en-GB"/>
              </w:rPr>
            </w:pPr>
            <w:ins w:id="92" w:author="Simon Millyard" w:date="2020-10-07T11:38:00Z">
              <w:r w:rsidRPr="00BC67AF">
                <w:rPr>
                  <w:color w:val="FF0000"/>
                </w:rPr>
                <w:t>R-135</w:t>
              </w:r>
            </w:ins>
          </w:p>
        </w:tc>
        <w:tc>
          <w:tcPr>
            <w:tcW w:w="6237" w:type="dxa"/>
          </w:tcPr>
          <w:p w14:paraId="5EFC297E" w14:textId="21DFB605" w:rsidR="00D80859" w:rsidRPr="006858C3" w:rsidRDefault="00D80859" w:rsidP="00D80859">
            <w:pPr>
              <w:spacing w:before="120" w:after="120"/>
              <w:rPr>
                <w:ins w:id="93" w:author="Simon Millyard" w:date="2020-10-07T11:38:00Z"/>
                <w:sz w:val="22"/>
                <w:lang w:val="en-GB"/>
              </w:rPr>
            </w:pPr>
            <w:ins w:id="94" w:author="Simon Millyard" w:date="2020-10-07T11:38:00Z">
              <w:r w:rsidRPr="00BC67AF">
                <w:rPr>
                  <w:color w:val="FF0000"/>
                </w:rPr>
                <w:t>Future of DGNSS</w:t>
              </w:r>
            </w:ins>
          </w:p>
        </w:tc>
      </w:tr>
      <w:tr w:rsidR="00217BFF" w:rsidRPr="004259CB" w14:paraId="3A1ABBCB" w14:textId="77777777" w:rsidTr="003B0F25">
        <w:trPr>
          <w:jc w:val="center"/>
        </w:trPr>
        <w:tc>
          <w:tcPr>
            <w:tcW w:w="2547" w:type="dxa"/>
            <w:vMerge/>
          </w:tcPr>
          <w:p w14:paraId="2F084E41" w14:textId="1B670123" w:rsidR="00217BFF" w:rsidRPr="006858C3" w:rsidRDefault="00217BFF" w:rsidP="00BA0EEF">
            <w:pPr>
              <w:spacing w:before="120" w:after="120"/>
              <w:rPr>
                <w:b/>
                <w:sz w:val="22"/>
                <w:lang w:val="en-GB"/>
              </w:rPr>
            </w:pPr>
          </w:p>
        </w:tc>
        <w:tc>
          <w:tcPr>
            <w:tcW w:w="1560" w:type="dxa"/>
          </w:tcPr>
          <w:p w14:paraId="6CAEECED" w14:textId="07AFA2B8" w:rsidR="00217BFF" w:rsidRPr="006858C3" w:rsidRDefault="00042F1E" w:rsidP="004568ED">
            <w:pPr>
              <w:spacing w:before="120" w:after="120"/>
              <w:rPr>
                <w:sz w:val="22"/>
                <w:lang w:val="en-GB"/>
              </w:rPr>
            </w:pPr>
            <w:r>
              <w:rPr>
                <w:sz w:val="22"/>
                <w:lang w:val="en-GB"/>
              </w:rPr>
              <w:t>R-150</w:t>
            </w:r>
          </w:p>
        </w:tc>
        <w:tc>
          <w:tcPr>
            <w:tcW w:w="6237" w:type="dxa"/>
          </w:tcPr>
          <w:p w14:paraId="0DC42DB9" w14:textId="602A0EDC" w:rsidR="00217BFF" w:rsidRDefault="00217BFF" w:rsidP="00BA0EEF">
            <w:pPr>
              <w:spacing w:before="120" w:after="120"/>
              <w:rPr>
                <w:sz w:val="22"/>
                <w:lang w:val="en-GB"/>
              </w:rPr>
            </w:pPr>
            <w:r w:rsidRPr="006858C3">
              <w:rPr>
                <w:sz w:val="22"/>
                <w:lang w:val="en-GB"/>
              </w:rPr>
              <w:t>DGNSS service provision upgrade and future use</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95" w:name="_Toc464136443"/>
      <w:bookmarkStart w:id="96" w:name="_Toc464139609"/>
      <w:r w:rsidRPr="004259CB">
        <w:rPr>
          <w:caps w:val="0"/>
        </w:rPr>
        <w:lastRenderedPageBreak/>
        <w:t>SUPPLEMENTARY ELEMENTS</w:t>
      </w:r>
      <w:bookmarkEnd w:id="95"/>
      <w:bookmarkEnd w:id="9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663C5DF6" w:rsidR="004259CB" w:rsidRPr="004259CB" w:rsidRDefault="009B10C5" w:rsidP="004259CB">
      <w:pPr>
        <w:pStyle w:val="Heading1"/>
        <w:tabs>
          <w:tab w:val="clear" w:pos="0"/>
        </w:tabs>
        <w:spacing w:before="0"/>
        <w:ind w:left="0" w:firstLine="0"/>
        <w:rPr>
          <w:caps w:val="0"/>
        </w:rPr>
      </w:pPr>
      <w:bookmarkStart w:id="97" w:name="_Toc464033448"/>
      <w:bookmarkStart w:id="98" w:name="_Toc464136444"/>
      <w:bookmarkStart w:id="99" w:name="_Toc464139610"/>
      <w:r>
        <w:rPr>
          <w:caps w:val="0"/>
        </w:rPr>
        <w:t>APPROVAL</w:t>
      </w:r>
      <w:r w:rsidR="004259CB" w:rsidRPr="004259CB">
        <w:rPr>
          <w:caps w:val="0"/>
        </w:rPr>
        <w:t xml:space="preserve"> AND AMENDMENT OF STANDARDS</w:t>
      </w:r>
      <w:bookmarkEnd w:id="97"/>
      <w:bookmarkEnd w:id="98"/>
      <w:bookmarkEnd w:id="99"/>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BodyText"/>
      </w:pPr>
      <w:r w:rsidRPr="004259CB">
        <w:t xml:space="preserve">IALA Standards may be </w:t>
      </w:r>
      <w:r w:rsidR="009B10C5">
        <w:t>approved</w:t>
      </w:r>
      <w:r w:rsidRPr="004259CB">
        <w:t xml:space="preserve"> or amended </w:t>
      </w:r>
      <w:r w:rsidR="009B10C5">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100" w:name="_Toc464033449"/>
      <w:bookmarkStart w:id="101" w:name="_Toc455589152"/>
      <w:bookmarkStart w:id="102" w:name="_Toc455589153"/>
      <w:bookmarkStart w:id="103" w:name="_Toc455589154"/>
      <w:bookmarkStart w:id="104" w:name="_Toc455589155"/>
      <w:bookmarkStart w:id="105" w:name="_Toc455589156"/>
      <w:bookmarkStart w:id="106" w:name="_Toc455589157"/>
      <w:bookmarkStart w:id="107" w:name="_Toc455589158"/>
      <w:bookmarkStart w:id="108" w:name="_Toc455589159"/>
      <w:bookmarkStart w:id="109" w:name="_Toc455589160"/>
      <w:bookmarkStart w:id="110" w:name="_Toc455589161"/>
      <w:bookmarkStart w:id="111" w:name="_Toc455589162"/>
      <w:bookmarkStart w:id="112" w:name="_Toc455589163"/>
      <w:bookmarkStart w:id="113" w:name="_Toc455589164"/>
      <w:bookmarkStart w:id="114" w:name="_Toc455589165"/>
      <w:bookmarkStart w:id="115" w:name="_Toc455589166"/>
      <w:bookmarkStart w:id="116" w:name="_Toc455589167"/>
      <w:bookmarkStart w:id="117" w:name="_Toc455589168"/>
      <w:bookmarkStart w:id="118" w:name="_Toc455589169"/>
      <w:bookmarkStart w:id="119" w:name="_Toc455589170"/>
      <w:bookmarkStart w:id="120" w:name="_Toc455589171"/>
      <w:bookmarkStart w:id="121" w:name="_Toc464033450"/>
      <w:bookmarkStart w:id="122" w:name="_Toc464033451"/>
      <w:bookmarkStart w:id="123" w:name="_Toc432687611"/>
      <w:bookmarkStart w:id="124" w:name="_Toc464033452"/>
      <w:bookmarkStart w:id="125" w:name="_Toc464136445"/>
      <w:bookmarkStart w:id="126" w:name="_Toc46413961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4259CB">
        <w:rPr>
          <w:caps w:val="0"/>
        </w:rPr>
        <w:t>DOCUMENT HISTORY</w:t>
      </w:r>
      <w:bookmarkEnd w:id="123"/>
      <w:bookmarkEnd w:id="124"/>
      <w:bookmarkEnd w:id="125"/>
      <w:bookmarkEnd w:id="126"/>
    </w:p>
    <w:p w14:paraId="794CC6BC" w14:textId="77777777" w:rsidR="004259CB" w:rsidRPr="004259CB" w:rsidRDefault="004259CB" w:rsidP="004259CB">
      <w:pPr>
        <w:pStyle w:val="Sparationtitre1"/>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2"/>
      <w:headerReference w:type="default" r:id="rId23"/>
      <w:headerReference w:type="first" r:id="rId24"/>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3" w:author="Alan Grant" w:date="2020-10-07T13:43:00Z" w:initials="AG">
    <w:p w14:paraId="25E7598B" w14:textId="0B98F8AA" w:rsidR="00BE599B" w:rsidRDefault="00BE599B">
      <w:pPr>
        <w:pStyle w:val="CommentText"/>
      </w:pPr>
      <w:r>
        <w:rPr>
          <w:rStyle w:val="CommentReference"/>
        </w:rPr>
        <w:annotationRef/>
      </w:r>
      <w:r>
        <w:t xml:space="preserve">We hope to have this out during ENG12.  </w:t>
      </w:r>
    </w:p>
    <w:p w14:paraId="06885978" w14:textId="0A1DD03E" w:rsidR="00BE599B" w:rsidRDefault="00BE599B">
      <w:pPr>
        <w:pStyle w:val="CommentText"/>
      </w:pPr>
    </w:p>
    <w:p w14:paraId="34CA805D" w14:textId="671AAF29" w:rsidR="00BE599B" w:rsidRDefault="00BE599B">
      <w:pPr>
        <w:pStyle w:val="CommentText"/>
      </w:pPr>
      <w:r>
        <w:t>At what stage is this document frozen both in terms of the last editorial changes and the situation being reported in terms of Recommendation in force at the time of the assembly meeting?</w:t>
      </w:r>
    </w:p>
  </w:comment>
  <w:comment w:id="54" w:author="Alvarez, Jaime - IALA" w:date="2020-10-09T16:43:00Z" w:initials="AJ-I">
    <w:p w14:paraId="1FA2C04D" w14:textId="77598108" w:rsidR="008C10F6" w:rsidRDefault="008C10F6">
      <w:pPr>
        <w:pStyle w:val="CommentText"/>
      </w:pPr>
      <w:r>
        <w:rPr>
          <w:rStyle w:val="CommentReference"/>
        </w:rPr>
        <w:annotationRef/>
      </w:r>
      <w:r>
        <w:t>Comment resolved according to the mail on 09 Oct.</w:t>
      </w:r>
    </w:p>
  </w:comment>
  <w:comment w:id="67" w:author="Alan Grant" w:date="2020-10-07T13:09:00Z" w:initials="AG">
    <w:p w14:paraId="74458909" w14:textId="5FEFD2A6" w:rsidR="00BE599B" w:rsidRDefault="00FB4A99">
      <w:pPr>
        <w:pStyle w:val="CommentText"/>
      </w:pPr>
      <w:r>
        <w:rPr>
          <w:rStyle w:val="CommentReference"/>
        </w:rPr>
        <w:annotationRef/>
      </w:r>
      <w:r>
        <w:t xml:space="preserve">It’s not clear to me why this is informative rather than </w:t>
      </w:r>
      <w:r w:rsidR="002711D8">
        <w:t>normative</w:t>
      </w:r>
      <w:r>
        <w:t xml:space="preserve"> when resilient PNT is critical part of e-Navigation.</w:t>
      </w:r>
      <w:r w:rsidR="00C25785">
        <w:t xml:space="preserve">  I’d appreciate some more guidance on how such a decision is made. </w:t>
      </w:r>
      <w:r w:rsidR="00BE599B">
        <w:t xml:space="preserve"> </w:t>
      </w:r>
    </w:p>
    <w:p w14:paraId="6576E037" w14:textId="77777777" w:rsidR="00FB4A99" w:rsidRDefault="00FB4A99">
      <w:pPr>
        <w:pStyle w:val="CommentText"/>
      </w:pPr>
    </w:p>
  </w:comment>
  <w:comment w:id="68" w:author="Alvarez, Jaime - IALA" w:date="2020-10-09T16:40:00Z" w:initials="AJ-I">
    <w:p w14:paraId="7B297A2C" w14:textId="59032818" w:rsidR="008C10F6" w:rsidRDefault="008C10F6">
      <w:pPr>
        <w:pStyle w:val="CommentText"/>
      </w:pPr>
      <w:r>
        <w:rPr>
          <w:rStyle w:val="CommentReference"/>
        </w:rPr>
        <w:annotationRef/>
      </w:r>
      <w:r>
        <w:t>Ok, I will come back with such guidance</w:t>
      </w:r>
    </w:p>
  </w:comment>
  <w:comment w:id="69" w:author="Simon Millyard" w:date="2020-10-09T19:01:00Z" w:initials="SM">
    <w:p w14:paraId="39DDE910" w14:textId="13A5BDDF" w:rsidR="00EA6A6E" w:rsidRDefault="00EA6A6E">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83" w:author="Alan Grant" w:date="2020-10-07T13:08:00Z" w:initials="AG">
    <w:p w14:paraId="6490E24F" w14:textId="116BDC0B" w:rsidR="00FB4A99" w:rsidRDefault="00FB4A99">
      <w:pPr>
        <w:pStyle w:val="CommentText"/>
      </w:pPr>
      <w:r>
        <w:rPr>
          <w:rStyle w:val="CommentReference"/>
        </w:rPr>
        <w:annotationRef/>
      </w:r>
      <w:r w:rsidR="00C25785">
        <w:t xml:space="preserve">I think we may need to </w:t>
      </w:r>
      <w:r w:rsidR="00BE599B">
        <w:t>think about</w:t>
      </w:r>
      <w:r w:rsidR="00C25785">
        <w:t xml:space="preserve"> how best to </w:t>
      </w:r>
      <w:r w:rsidR="00BE599B">
        <w:t>capture</w:t>
      </w:r>
      <w:r w:rsidR="00C25785">
        <w:t xml:space="preserve"> the different uses of AIS.  I can see </w:t>
      </w:r>
      <w:r>
        <w:t xml:space="preserve">Virtual </w:t>
      </w:r>
      <w:r w:rsidR="00C25785">
        <w:t>AtoN</w:t>
      </w:r>
      <w:r>
        <w:t xml:space="preserve"> being included under the radionavigation standard.  </w:t>
      </w:r>
      <w:r w:rsidR="00C25785">
        <w:t xml:space="preserve">However, </w:t>
      </w:r>
      <w:r>
        <w:t>AIS</w:t>
      </w:r>
      <w:r w:rsidR="00BE599B">
        <w:t xml:space="preserve"> use on AtoN</w:t>
      </w:r>
      <w:r w:rsidR="00C25785">
        <w:t xml:space="preserve"> in its conventional form</w:t>
      </w:r>
      <w:r>
        <w:t xml:space="preserve"> </w:t>
      </w:r>
      <w:r w:rsidR="00C25785">
        <w:t xml:space="preserve">is a data service </w:t>
      </w:r>
      <w:r>
        <w:t>convey</w:t>
      </w:r>
      <w:r w:rsidR="00C25785">
        <w:t>ing</w:t>
      </w:r>
      <w:r>
        <w:t xml:space="preserve"> information on the AtoN itself and could be seen to</w:t>
      </w:r>
      <w:r w:rsidR="00C25785">
        <w:t xml:space="preserve"> reside with the physical AtoN or under communications.  I don’t have a massive issue with this either way.  Is there anything restricting us from referencing it in different places?</w:t>
      </w:r>
    </w:p>
  </w:comment>
  <w:comment w:id="84" w:author="Alvarez, Jaime - IALA" w:date="2020-10-09T16:39:00Z" w:initials="AJ-I">
    <w:p w14:paraId="7F0D12B7" w14:textId="752265BB" w:rsidR="008C10F6" w:rsidRDefault="008C10F6">
      <w:pPr>
        <w:pStyle w:val="CommentText"/>
      </w:pPr>
      <w:r>
        <w:rPr>
          <w:rStyle w:val="CommentReference"/>
        </w:rPr>
        <w:annotationRef/>
      </w:r>
      <w:r>
        <w:rPr>
          <w:rStyle w:val="CommentReference"/>
        </w:rPr>
        <w:t>Ok, to be further discussed</w:t>
      </w:r>
    </w:p>
  </w:comment>
  <w:comment w:id="85" w:author="Simon Millyard" w:date="2020-10-09T19:03:00Z" w:initials="SM">
    <w:p w14:paraId="60F99AF3" w14:textId="4D9089FE" w:rsidR="00EA6A6E" w:rsidRDefault="00EA6A6E">
      <w:pPr>
        <w:pStyle w:val="CommentText"/>
      </w:pPr>
      <w:r>
        <w:rPr>
          <w:rStyle w:val="CommentReference"/>
        </w:rPr>
        <w:annotationRef/>
      </w:r>
      <w:r>
        <w:t>It is clear that AIS covers the 3 standards (1020,1030 &amp; 1060). I suggest we leave it here with a comment that its final resting is yet to be decided and ask PAP for an opinion.</w:t>
      </w:r>
      <w:bookmarkStart w:id="86" w:name="_GoBack"/>
      <w:bookmarkEnd w:id="86"/>
    </w:p>
  </w:comment>
  <w:comment w:id="87" w:author="Alan Grant" w:date="2020-10-07T13:27:00Z" w:initials="AG">
    <w:p w14:paraId="36628D51" w14:textId="77777777" w:rsidR="00C25785" w:rsidRDefault="00A5300F">
      <w:pPr>
        <w:pStyle w:val="CommentText"/>
      </w:pPr>
      <w:r>
        <w:rPr>
          <w:rStyle w:val="CommentReference"/>
        </w:rPr>
        <w:annotationRef/>
      </w:r>
      <w:r>
        <w:t>I’m not sure vulnerability and mitigation sits within augmentation</w:t>
      </w:r>
      <w:r w:rsidR="00C25785">
        <w:t xml:space="preserve"> – I think this is more aligned with Satellite PNT</w:t>
      </w:r>
      <w:r>
        <w:t xml:space="preserve">.   </w:t>
      </w:r>
    </w:p>
    <w:p w14:paraId="275B712D" w14:textId="77777777" w:rsidR="00C25785" w:rsidRDefault="00C25785">
      <w:pPr>
        <w:pStyle w:val="CommentText"/>
      </w:pPr>
    </w:p>
    <w:p w14:paraId="41A1C220" w14:textId="41B9738E" w:rsidR="00A5300F" w:rsidRDefault="00C25785">
      <w:pPr>
        <w:pStyle w:val="CommentText"/>
      </w:pPr>
      <w:r>
        <w:t xml:space="preserve">We are also working on moving the content of this Recommendation into to </w:t>
      </w:r>
      <w:r w:rsidR="00A5300F">
        <w:t>the Resilient PNT GL that’s being developed to sit beneath R1017</w:t>
      </w:r>
      <w:r>
        <w:t xml:space="preserve"> – with a view of retiring this Recommendation</w:t>
      </w:r>
      <w:r w:rsidR="00A5300F">
        <w:t xml:space="preserve">.  </w:t>
      </w:r>
    </w:p>
  </w:comment>
  <w:comment w:id="88" w:author="Alvarez, Jaime - IALA" w:date="2020-10-09T16:37:00Z" w:initials="AJ-I">
    <w:p w14:paraId="4DD4912B" w14:textId="511991F2" w:rsidR="008C10F6" w:rsidRDefault="008C10F6">
      <w:pPr>
        <w:pStyle w:val="CommentText"/>
      </w:pPr>
      <w:r>
        <w:rPr>
          <w:rStyle w:val="CommentReference"/>
        </w:rPr>
        <w:annotationRef/>
      </w:r>
      <w:r>
        <w:t>Agree on that, R-129 under Sat PT scope, propose to 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CA805D" w15:done="0"/>
  <w15:commentEx w15:paraId="1FA2C04D" w15:paraIdParent="34CA805D" w15:done="0"/>
  <w15:commentEx w15:paraId="6576E037" w15:done="0"/>
  <w15:commentEx w15:paraId="7B297A2C" w15:paraIdParent="6576E037" w15:done="0"/>
  <w15:commentEx w15:paraId="39DDE910" w15:paraIdParent="6576E037" w15:done="0"/>
  <w15:commentEx w15:paraId="6490E24F" w15:done="0"/>
  <w15:commentEx w15:paraId="7F0D12B7" w15:paraIdParent="6490E24F" w15:done="0"/>
  <w15:commentEx w15:paraId="60F99AF3" w15:paraIdParent="6490E24F" w15:done="0"/>
  <w15:commentEx w15:paraId="41A1C220" w15:done="0"/>
  <w15:commentEx w15:paraId="4DD4912B" w15:paraIdParent="41A1C2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CA805D" w16cid:durableId="232AFEB4"/>
  <w16cid:commentId w16cid:paraId="1FA2C04D" w16cid:durableId="232B11B0"/>
  <w16cid:commentId w16cid:paraId="6576E037" w16cid:durableId="232AFEB5"/>
  <w16cid:commentId w16cid:paraId="7B297A2C" w16cid:durableId="232B10FA"/>
  <w16cid:commentId w16cid:paraId="6490E24F" w16cid:durableId="232AFEB6"/>
  <w16cid:commentId w16cid:paraId="7F0D12B7" w16cid:durableId="232B10D2"/>
  <w16cid:commentId w16cid:paraId="41A1C220" w16cid:durableId="232AFEB7"/>
  <w16cid:commentId w16cid:paraId="4DD4912B" w16cid:durableId="232B10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72CD8" w14:textId="77777777" w:rsidR="001F7990" w:rsidRDefault="001F7990" w:rsidP="003274DB">
      <w:r>
        <w:separator/>
      </w:r>
    </w:p>
  </w:endnote>
  <w:endnote w:type="continuationSeparator" w:id="0">
    <w:p w14:paraId="1F5CBF12" w14:textId="77777777" w:rsidR="001F7990" w:rsidRDefault="001F799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6778B04" w:rsidR="00857580" w:rsidRPr="00C907DF" w:rsidRDefault="00EA6A6E"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S1030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Radionavigation Services</w:t>
    </w:r>
    <w:r>
      <w:fldChar w:fldCharType="end"/>
    </w:r>
  </w:p>
  <w:p w14:paraId="19BC5EB7" w14:textId="4AC4D3B0" w:rsidR="00857580" w:rsidRPr="00CB19DB" w:rsidRDefault="00EA6A6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B5F70" w14:textId="77777777" w:rsidR="001F7990" w:rsidRDefault="001F7990" w:rsidP="003274DB">
      <w:r>
        <w:separator/>
      </w:r>
    </w:p>
  </w:footnote>
  <w:footnote w:type="continuationSeparator" w:id="0">
    <w:p w14:paraId="14752AD6" w14:textId="77777777" w:rsidR="001F7990" w:rsidRDefault="001F799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 Millyard">
    <w15:presenceInfo w15:providerId="AD" w15:userId="S-1-5-21-2046026355-2876191845-2165928818-1454"/>
  </w15:person>
  <w15:person w15:author="Alan Grant">
    <w15:presenceInfo w15:providerId="AD" w15:userId="S-1-5-21-2046026355-2876191845-2165928818-1760"/>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1915"/>
    <w:rsid w:val="000251C5"/>
    <w:rsid w:val="00042F1E"/>
    <w:rsid w:val="0005546F"/>
    <w:rsid w:val="00075E65"/>
    <w:rsid w:val="00085375"/>
    <w:rsid w:val="000B230E"/>
    <w:rsid w:val="000C711B"/>
    <w:rsid w:val="000D4C23"/>
    <w:rsid w:val="000E5B53"/>
    <w:rsid w:val="000F6D40"/>
    <w:rsid w:val="001121A8"/>
    <w:rsid w:val="001349DB"/>
    <w:rsid w:val="0013794D"/>
    <w:rsid w:val="00192FEB"/>
    <w:rsid w:val="001B1140"/>
    <w:rsid w:val="001C3592"/>
    <w:rsid w:val="001E416D"/>
    <w:rsid w:val="001F6DC0"/>
    <w:rsid w:val="001F7990"/>
    <w:rsid w:val="00203BE2"/>
    <w:rsid w:val="00217BFF"/>
    <w:rsid w:val="002204DA"/>
    <w:rsid w:val="00240241"/>
    <w:rsid w:val="00263ADD"/>
    <w:rsid w:val="00265AFA"/>
    <w:rsid w:val="002711D8"/>
    <w:rsid w:val="0027175D"/>
    <w:rsid w:val="0027699C"/>
    <w:rsid w:val="00277F4F"/>
    <w:rsid w:val="002B0E7D"/>
    <w:rsid w:val="002B6679"/>
    <w:rsid w:val="002C7BC1"/>
    <w:rsid w:val="00300BF2"/>
    <w:rsid w:val="00304DD8"/>
    <w:rsid w:val="003236FC"/>
    <w:rsid w:val="003274DB"/>
    <w:rsid w:val="003476DC"/>
    <w:rsid w:val="003500F2"/>
    <w:rsid w:val="00366678"/>
    <w:rsid w:val="003B0F25"/>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F7A94"/>
    <w:rsid w:val="00605474"/>
    <w:rsid w:val="006127AC"/>
    <w:rsid w:val="0064644B"/>
    <w:rsid w:val="00666061"/>
    <w:rsid w:val="00680F99"/>
    <w:rsid w:val="006858C3"/>
    <w:rsid w:val="006A4DA5"/>
    <w:rsid w:val="006C24DF"/>
    <w:rsid w:val="006C748C"/>
    <w:rsid w:val="006D490D"/>
    <w:rsid w:val="0070191F"/>
    <w:rsid w:val="00733698"/>
    <w:rsid w:val="007374F8"/>
    <w:rsid w:val="00755D75"/>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6247C"/>
    <w:rsid w:val="008747E0"/>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FC7"/>
    <w:rsid w:val="00A021FB"/>
    <w:rsid w:val="00A07236"/>
    <w:rsid w:val="00A1776A"/>
    <w:rsid w:val="00A467BA"/>
    <w:rsid w:val="00A5300F"/>
    <w:rsid w:val="00A53FD9"/>
    <w:rsid w:val="00A549B3"/>
    <w:rsid w:val="00A631CD"/>
    <w:rsid w:val="00A74556"/>
    <w:rsid w:val="00AA70F6"/>
    <w:rsid w:val="00AB326D"/>
    <w:rsid w:val="00AB623C"/>
    <w:rsid w:val="00AB73F4"/>
    <w:rsid w:val="00AC33A2"/>
    <w:rsid w:val="00AD1795"/>
    <w:rsid w:val="00AD602E"/>
    <w:rsid w:val="00AF159C"/>
    <w:rsid w:val="00B02CC1"/>
    <w:rsid w:val="00B12B0A"/>
    <w:rsid w:val="00B162CE"/>
    <w:rsid w:val="00B26B04"/>
    <w:rsid w:val="00B31A41"/>
    <w:rsid w:val="00B67422"/>
    <w:rsid w:val="00B97082"/>
    <w:rsid w:val="00BA0733"/>
    <w:rsid w:val="00BC0572"/>
    <w:rsid w:val="00BD2300"/>
    <w:rsid w:val="00BE0675"/>
    <w:rsid w:val="00BE599B"/>
    <w:rsid w:val="00C065BD"/>
    <w:rsid w:val="00C216F9"/>
    <w:rsid w:val="00C23906"/>
    <w:rsid w:val="00C25785"/>
    <w:rsid w:val="00C76A2F"/>
    <w:rsid w:val="00C81162"/>
    <w:rsid w:val="00C83666"/>
    <w:rsid w:val="00C8545B"/>
    <w:rsid w:val="00C90D33"/>
    <w:rsid w:val="00CA0045"/>
    <w:rsid w:val="00CB19DB"/>
    <w:rsid w:val="00CD0934"/>
    <w:rsid w:val="00CD36BB"/>
    <w:rsid w:val="00CE5E46"/>
    <w:rsid w:val="00CE7692"/>
    <w:rsid w:val="00CF477F"/>
    <w:rsid w:val="00CF569D"/>
    <w:rsid w:val="00D2257E"/>
    <w:rsid w:val="00D6195E"/>
    <w:rsid w:val="00D67D51"/>
    <w:rsid w:val="00D70AFE"/>
    <w:rsid w:val="00D74AE1"/>
    <w:rsid w:val="00D75F79"/>
    <w:rsid w:val="00D80859"/>
    <w:rsid w:val="00DC7E67"/>
    <w:rsid w:val="00DD6C18"/>
    <w:rsid w:val="00DF1669"/>
    <w:rsid w:val="00E234E9"/>
    <w:rsid w:val="00E24B2E"/>
    <w:rsid w:val="00E270C5"/>
    <w:rsid w:val="00E317B0"/>
    <w:rsid w:val="00E67984"/>
    <w:rsid w:val="00E72A28"/>
    <w:rsid w:val="00E72B8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9.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C4BC3-80BF-4CC9-B6ED-655CBD5A0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411E0-56C0-4565-AFF7-2670819B7FF5}">
  <ds:schemaRefs>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www.w3.org/XML/1998/namespace"/>
    <ds:schemaRef ds:uri="http://purl.org/dc/dcmitype/"/>
  </ds:schemaRefs>
</ds:datastoreItem>
</file>

<file path=customXml/itemProps3.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4.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919</Words>
  <Characters>5244</Characters>
  <Application>Microsoft Office Word</Application>
  <DocSecurity>4</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Simon Millyard</cp:lastModifiedBy>
  <cp:revision>2</cp:revision>
  <dcterms:created xsi:type="dcterms:W3CDTF">2020-10-09T18:06:00Z</dcterms:created>
  <dcterms:modified xsi:type="dcterms:W3CDTF">2020-10-09T18:06:00Z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